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widowControl w:val="0"/>
        <w:spacing w:before="243.519287109375" w:line="240" w:lineRule="auto"/>
        <w:ind w:right="3101.0516357421875"/>
        <w:jc w:val="right"/>
        <w:rPr>
          <w:sz w:val="21.919998168945312"/>
          <w:szCs w:val="21.9199981689453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before="243.519287109375" w:line="240" w:lineRule="auto"/>
        <w:ind w:left="2160" w:right="3101.0516357421875" w:firstLine="72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PUBLIC SERVICE OFFICES</w:t>
      </w:r>
    </w:p>
    <w:p w:rsidR="00000000" w:rsidDel="00000000" w:rsidP="00000000" w:rsidRDefault="00000000" w:rsidRPr="00000000" w14:paraId="00000003">
      <w:pPr>
        <w:widowControl w:val="0"/>
        <w:spacing w:before="243.519287109375" w:line="240" w:lineRule="auto"/>
        <w:ind w:right="3101.0516357421875"/>
        <w:jc w:val="right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267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75"/>
        <w:gridCol w:w="4050"/>
        <w:gridCol w:w="5250"/>
        <w:tblGridChange w:id="0">
          <w:tblGrid>
            <w:gridCol w:w="3375"/>
            <w:gridCol w:w="4050"/>
            <w:gridCol w:w="5250"/>
          </w:tblGrid>
        </w:tblGridChange>
      </w:tblGrid>
      <w:tr>
        <w:trPr>
          <w:cantSplit w:val="0"/>
          <w:trHeight w:val="1055.999755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Public office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439.8233985900879" w:lineRule="auto"/>
              <w:ind w:left="372.0001220703125" w:right="353.280029296875" w:firstLine="0"/>
              <w:jc w:val="center"/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Constitutional Requirements </w:t>
            </w:r>
            <w:r w:rsidDel="00000000" w:rsidR="00000000" w:rsidRPr="00000000">
              <w:rPr>
                <w:i w:val="1"/>
                <w:rtl w:val="0"/>
              </w:rPr>
              <w:t xml:space="preserve">Age? Citizenship? Residency? Other?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Term length </w:t>
            </w:r>
          </w:p>
          <w:p w:rsidR="00000000" w:rsidDel="00000000" w:rsidP="00000000" w:rsidRDefault="00000000" w:rsidRPr="00000000" w14:paraId="00000007">
            <w:pPr>
              <w:widowControl w:val="0"/>
              <w:spacing w:before="243.1201171875" w:line="240" w:lineRule="auto"/>
              <w:jc w:val="center"/>
              <w:rPr>
                <w:ins w:author="Terri Susan Fine" w:id="0" w:date="2023-08-22T00:12:37Z"/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How long can they serve?</w:t>
            </w:r>
            <w:ins w:author="Terri Susan Fine" w:id="0" w:date="2023-08-22T00:12:37Z">
              <w:r w:rsidDel="00000000" w:rsidR="00000000" w:rsidRPr="00000000">
                <w:rPr>
                  <w:rtl w:val="0"/>
                </w:rPr>
              </w:r>
            </w:ins>
          </w:p>
          <w:p w:rsidR="00000000" w:rsidDel="00000000" w:rsidP="00000000" w:rsidRDefault="00000000" w:rsidRPr="00000000" w14:paraId="00000008">
            <w:pPr>
              <w:widowControl w:val="0"/>
              <w:spacing w:before="243.1201171875" w:line="240" w:lineRule="auto"/>
              <w:jc w:val="center"/>
              <w:rPr>
                <w:i w:val="1"/>
              </w:rPr>
            </w:pPr>
            <w:ins w:author="Terri Susan Fine" w:id="0" w:date="2023-08-22T00:12:37Z">
              <w:r w:rsidDel="00000000" w:rsidR="00000000" w:rsidRPr="00000000">
                <w:rPr>
                  <w:i w:val="1"/>
                  <w:rtl w:val="0"/>
                </w:rPr>
                <w:t xml:space="preserve">Are there term limits?  If so, what are the term limits? </w:t>
              </w:r>
            </w:ins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2.1997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United States House of Representatives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79.999389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United States Senate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President of the United States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U.S. Supreme Court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U.S. Cabinet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2.000122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Florida House of  </w:t>
            </w:r>
          </w:p>
          <w:p w:rsidR="00000000" w:rsidDel="00000000" w:rsidP="00000000" w:rsidRDefault="00000000" w:rsidRPr="00000000" w14:paraId="00000019">
            <w:pPr>
              <w:widowControl w:val="0"/>
              <w:spacing w:before="46.3201904296875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Representatives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03.2006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Florida Senate</w:t>
            </w:r>
          </w:p>
          <w:p w:rsidR="00000000" w:rsidDel="00000000" w:rsidP="00000000" w:rsidRDefault="00000000" w:rsidRPr="00000000" w14:paraId="0000001D">
            <w:pPr>
              <w:widowControl w:val="0"/>
              <w:spacing w:before="46.3201904296875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2.2003173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Florida Governor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2.2003173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County Officers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2.2003173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Commissioners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2.2003173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widowControl w:val="0"/>
        <w:spacing w:before="213.35784912109375" w:line="240" w:lineRule="auto"/>
        <w:ind w:left="116.77440643310547" w:right="90.6005859375" w:firstLine="15.456008911132812"/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